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E775F5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</w:t>
      </w:r>
      <w:r w:rsidR="001150FE" w:rsidRPr="004D439C">
        <w:rPr>
          <w:rFonts w:cs="Arial"/>
          <w:b/>
          <w:sz w:val="40"/>
          <w:szCs w:val="40"/>
          <w:lang w:eastAsia="es-ES"/>
        </w:rPr>
        <w:t>EX</w:t>
      </w:r>
      <w:r w:rsidR="00804A3D">
        <w:rPr>
          <w:rFonts w:cs="Arial"/>
          <w:b/>
          <w:sz w:val="40"/>
          <w:szCs w:val="40"/>
          <w:lang w:eastAsia="es-ES"/>
        </w:rPr>
        <w:t>O</w:t>
      </w:r>
      <w:r w:rsidR="001150FE" w:rsidRPr="004D439C">
        <w:rPr>
          <w:rFonts w:cs="Arial"/>
          <w:b/>
          <w:sz w:val="40"/>
          <w:szCs w:val="40"/>
          <w:lang w:eastAsia="es-ES"/>
        </w:rPr>
        <w:t xml:space="preserve">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>ESTINATARI</w:t>
      </w:r>
      <w:r w:rsidR="00E775F5">
        <w:rPr>
          <w:rFonts w:cs="Arial"/>
          <w:b/>
          <w:sz w:val="40"/>
          <w:szCs w:val="40"/>
          <w:lang w:eastAsia="es-ES"/>
        </w:rPr>
        <w:t>O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  <w:r w:rsidR="00E775F5">
        <w:rPr>
          <w:rFonts w:cs="Arial"/>
          <w:b/>
          <w:sz w:val="40"/>
          <w:szCs w:val="40"/>
          <w:lang w:eastAsia="es-ES"/>
        </w:rPr>
        <w:t>N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30727" w:rsidRPr="008821E2" w:rsidRDefault="008821E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lang w:val="es-ES"/>
        </w:rPr>
      </w:pPr>
      <w:r w:rsidRPr="008821E2">
        <w:rPr>
          <w:rFonts w:ascii="Calibri" w:hAnsi="Calibri" w:cs="Calibri"/>
          <w:b/>
          <w:lang w:val="es-ES"/>
        </w:rPr>
        <w:t>CS/AH01/1101446911/25/PSS</w:t>
      </w:r>
    </w:p>
    <w:p w:rsidR="008821E2" w:rsidRDefault="008821E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64A71" w:rsidRPr="00CB5187" w:rsidRDefault="00864A71" w:rsidP="008821E2">
      <w:pPr>
        <w:autoSpaceDE w:val="0"/>
        <w:autoSpaceDN w:val="0"/>
        <w:adjustRightInd w:val="0"/>
        <w:spacing w:after="0" w:line="240" w:lineRule="auto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864A71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A71" w:rsidRDefault="00864A71" w:rsidP="008821E2">
    <w:pPr>
      <w:pStyle w:val="Peu"/>
      <w:rPr>
        <w:rFonts w:asciiTheme="minorHAnsi" w:eastAsiaTheme="minorHAnsi" w:hAnsiTheme="minorHAnsi" w:cstheme="minorBidi"/>
      </w:rPr>
    </w:pPr>
    <w:r>
      <w:rPr>
        <w:noProof/>
      </w:rPr>
      <w:drawing>
        <wp:inline distT="0" distB="0" distL="0" distR="0" wp14:anchorId="3E61D7A2" wp14:editId="4A9A3180">
          <wp:extent cx="1247775" cy="329274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904" cy="330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1869D890" wp14:editId="2FA5D6B8">
          <wp:extent cx="1343025" cy="327567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0097" cy="329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082B127C" wp14:editId="7770D704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3EF5A898" wp14:editId="715197AC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0292" w:rsidRDefault="00900292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DA2FAB" w:rsidP="00DA2FAB">
    <w:pPr>
      <w:pStyle w:val="Capalera"/>
      <w:jc w:val="right"/>
    </w:pPr>
    <w:ins w:id="1" w:author="Gomez Rodriguez, David" w:date="2025-09-18T10:18:00Z">
      <w:r w:rsidRPr="004F7A31">
        <w:rPr>
          <w:b/>
          <w:noProof/>
        </w:rPr>
        <w:drawing>
          <wp:inline distT="0" distB="0" distL="0" distR="0" wp14:anchorId="55F664BE" wp14:editId="6883C090">
            <wp:extent cx="1743075" cy="704850"/>
            <wp:effectExtent l="0" t="0" r="9525" b="0"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mez Rodriguez, David">
    <w15:presenceInfo w15:providerId="None" w15:userId="Gomez Rodriguez, Dav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30727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04A3D"/>
    <w:rsid w:val="00815478"/>
    <w:rsid w:val="00833315"/>
    <w:rsid w:val="00864A71"/>
    <w:rsid w:val="008821E2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A2FAB"/>
    <w:rsid w:val="00DE75F5"/>
    <w:rsid w:val="00E556F8"/>
    <w:rsid w:val="00E775F5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17F319A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77AEE4-FF22-4F4B-AD2A-E36A285A45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31F98B-B399-4D1A-B361-151935AB1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F28C0F-4038-4D95-82F4-3E324B8680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8</cp:revision>
  <cp:lastPrinted>2018-12-18T08:58:00Z</cp:lastPrinted>
  <dcterms:created xsi:type="dcterms:W3CDTF">2023-03-10T13:20:00Z</dcterms:created>
  <dcterms:modified xsi:type="dcterms:W3CDTF">2025-09-26T08:03:00Z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